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3D7AA703" wp14:editId="2565FF80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46C8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1D48B3B3" wp14:editId="0922A7BB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0F1A9E4" wp14:editId="320F6E17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E546C8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E546C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B7251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6103B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 regiónu a plánom dopravnej obsluhy regiónu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B7251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BF93CA23BC024BDFAF5AFA0CC857A066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F202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 mesta/regiónu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B7251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8250428"/>
                <w:placeholder>
                  <w:docPart w:val="C4E0AB8B9BB348EAB320DC502D0CC120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F202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Zriadený integrovaný dopravný systém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B7251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028445505"/>
                <w:placeholder>
                  <w:docPart w:val="EB905CBA0CBF413E93FE7A0DDE30CA81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B72513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571197908"/>
                <w:placeholder>
                  <w:docPart w:val="53DEABD824634876B166C7FFB346DFC6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horizontálnym princípom nediskriminácie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bCs/>
                <w:color w:val="000000" w:themeColor="text1"/>
                <w:spacing w:val="-2"/>
                <w:sz w:val="19"/>
                <w:szCs w:val="19"/>
                <w:u w:color="000000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7856940"/>
            <w:placeholder>
              <w:docPart w:val="91C2D7BF4EEC46A696823845ECFEE08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24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Socio-ekonomický prínos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002888896"/>
            <w:placeholder>
              <w:docPart w:val="802ACCD25B584B2DAE396EA70F953C8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CF033F4518A24B67BC6E07119BBBE2F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B0C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69551349FD644886B58DA56A67093D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7A15AF6C065945CA85F108171F96A1B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770188" w:rsidP="00E546C8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Synergia projektu s projektmi infraštruktúry nemotorovej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0580388"/>
                <w:placeholder>
                  <w:docPart w:val="1DD2BB6C953A4F6D889AFB2F20D976B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Komplementarita s aktivitami OPII, OPD a IROP a/alebo OPBK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31583446"/>
                <w:placeholder>
                  <w:docPart w:val="968FFD494D75413AA7D735C28BDC8929"/>
                </w:placeholder>
                <w:showingPlcHdr/>
                <w:comboBox>
                  <w:listItem w:displayText="0 " w:value="0 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89165421"/>
                <w:placeholder>
                  <w:docPart w:val="EB87E549390E45A1B80083B85E34FD1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dostupnosti centier hospodárskeho významu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724797384"/>
                <w:placeholder>
                  <w:docPart w:val="1B2A6DCC28A34886B99475A541630906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rozvoju sídelných štruktúr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72773758"/>
                <w:placeholder>
                  <w:docPart w:val="8BB03274960F4C82B52AD44F71C5C6B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Miesto realizácie projektu z pohľadu kvality ovzdušia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40045833"/>
                <w:placeholder>
                  <w:docPart w:val="FB144319E1C44048B4BC00FDB3AE5F03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032640605"/>
                <w:placeholder>
                  <w:docPart w:val="CF9D653B0A1647BB91D06A2F96B0DEFE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94ABC407334D4FFCA88AB7C452FBF849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4052A" w:rsidRDefault="00B4052A"/>
    <w:p w:rsidR="00B4052A" w:rsidRDefault="00B4052A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integrácii a previazanosti služieb vo verejnej osobnej doprave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81410658"/>
                <w:placeholder>
                  <w:docPart w:val="593E0E0945364685B4298C4BB0598A7F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infraštruktúry verejnej osobnej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6421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650320023"/>
                <w:placeholder>
                  <w:docPart w:val="2AAC69D1874D42989D95CE35A4E8A60C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VOD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B72513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63143725"/>
                <w:placeholder>
                  <w:docPart w:val="BA3E26ABD35A4ACDB9725BA903B8EE1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 environmentálnym aspektom VOD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11846102"/>
            <w:placeholder>
              <w:docPart w:val="D5B08FF2A89D4B738FFFD63FEDB4321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891" w:type="pct"/>
        <w:tblLayout w:type="fixed"/>
        <w:tblLook w:val="04A0" w:firstRow="1" w:lastRow="0" w:firstColumn="1" w:lastColumn="0" w:noHBand="0" w:noVBand="1"/>
      </w:tblPr>
      <w:tblGrid>
        <w:gridCol w:w="1779"/>
        <w:gridCol w:w="9392"/>
        <w:gridCol w:w="1378"/>
        <w:gridCol w:w="1456"/>
        <w:gridCol w:w="1041"/>
      </w:tblGrid>
      <w:tr w:rsidR="00354F11" w:rsidRPr="004D7ADC" w:rsidTr="000D2ACA">
        <w:tc>
          <w:tcPr>
            <w:tcW w:w="5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0D2ACA">
        <w:trPr>
          <w:trHeight w:val="342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1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Plánom udržateľnej mobility regiónu a plánom dopravnej obsluhy regiónu.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 Súlad projektu s Plánom udržateľnej mobility mesta/regiónu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1.4 Zriadený integrovaný dopravný systém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Súlad projektu s Regionálnou integrovanou územnou stratégiou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1.6 Súlad projektu s horizontálnym princípom nediskriminácia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1.7 Synergia projektu s projektmi infraštruktúry nemotorovej dopravy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1.8 Komplementarita s aktivitami OPII, OPD a IROP a/alebo OPBK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1.9 Príspevok projektu k integrovaným operáciám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1.10 Príspevok projektu k dostupnosti centier hospodárskeho významu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1.11 Príspevok projektu k rozvoju sídelných štruktúr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1.12 Miesto realizácie projektu z pohľadu kvality ovzdušia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plneniu cieľov Stratégie EÚ pre dunajský región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23</w:t>
            </w:r>
          </w:p>
        </w:tc>
      </w:tr>
      <w:tr w:rsidR="00354F11" w:rsidRPr="004D7ADC" w:rsidTr="000D2ACA">
        <w:trPr>
          <w:trHeight w:val="135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3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46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integrácii a previazanosti služieb vo verejnej osobnej doprave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22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zlepšeniu infraštruktúry verejnej osobnej dopravy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6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zvyšovaniu kvality VOD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7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 environmentálnym aspektom VOD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28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22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6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208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Socio-ekonomický prínos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08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26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2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9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51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21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0D2ACA">
        <w:tc>
          <w:tcPr>
            <w:tcW w:w="416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65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61308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546C8">
              <w:rPr>
                <w:rFonts w:ascii="Arial" w:hAnsi="Arial" w:cs="Arial"/>
                <w:b/>
                <w:sz w:val="19"/>
                <w:szCs w:val="19"/>
              </w:rPr>
              <w:t>65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946D24">
      <w:rPr>
        <w:rFonts w:ascii="Arial" w:hAnsi="Arial" w:cs="Arial"/>
        <w:sz w:val="16"/>
        <w:szCs w:val="16"/>
      </w:rPr>
      <w:t>10</w:t>
    </w:r>
    <w:ins w:id="3" w:author="OM" w:date="2020-02-24T10:02:00Z">
      <w:r w:rsidR="004E04A1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B72513">
          <w:rPr>
            <w:rFonts w:ascii="Arial" w:hAnsi="Arial" w:cs="Arial"/>
            <w:noProof/>
            <w:sz w:val="16"/>
            <w:szCs w:val="16"/>
          </w:rPr>
          <w:t>3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946D24">
      <w:rPr>
        <w:rFonts w:ascii="Arial" w:hAnsi="Arial" w:cs="Arial"/>
        <w:sz w:val="16"/>
        <w:szCs w:val="16"/>
      </w:rPr>
      <w:t>10</w:t>
    </w:r>
    <w:ins w:id="4" w:author="OM" w:date="2020-02-24T10:02:00Z">
      <w:r w:rsidR="004E04A1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B0C97" w:rsidRDefault="00BB0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vykonaného prieskumu trhu, resp. na základe iných nástrojov na overenie hospodárnosti a efektívnosti výdavkov)</w:t>
      </w:r>
      <w:r w:rsidR="00E80A0F">
        <w:rPr>
          <w:rFonts w:ascii="Arial" w:hAnsi="Arial" w:cs="Arial"/>
          <w:sz w:val="16"/>
          <w:szCs w:val="16"/>
        </w:rPr>
        <w:t xml:space="preserve">. </w:t>
      </w:r>
      <w:r w:rsidR="00C93035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E3561"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677A8">
        <w:rPr>
          <w:rFonts w:ascii="Arial" w:hAnsi="Arial" w:cs="Arial"/>
          <w:sz w:val="16"/>
          <w:szCs w:val="16"/>
        </w:rPr>
        <w:t xml:space="preserve">právne </w:t>
      </w:r>
      <w:r w:rsidR="000E3561"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ins w:id="1" w:author="OM" w:date="2020-02-28T08:38:00Z">
        <w:r w:rsidR="00B72513">
          <w:rPr>
            <w:rFonts w:ascii="Arial" w:hAnsi="Arial" w:cs="Arial"/>
            <w:sz w:val="16"/>
            <w:szCs w:val="16"/>
          </w:rPr>
          <w:t xml:space="preserve"> </w:t>
        </w:r>
      </w:ins>
      <w:ins w:id="2" w:author="OM" w:date="2020-02-28T08:39:00Z">
        <w:r w:rsidR="00B72513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E546C8">
        <w:rPr>
          <w:rFonts w:ascii="Arial" w:hAnsi="Arial" w:cs="Arial"/>
          <w:sz w:val="16"/>
          <w:szCs w:val="16"/>
        </w:rPr>
        <w:t>3</w:t>
      </w:r>
      <w:r w:rsidR="00561308" w:rsidRPr="00E546C8">
        <w:rPr>
          <w:rFonts w:ascii="Arial" w:hAnsi="Arial" w:cs="Arial"/>
          <w:sz w:val="16"/>
          <w:szCs w:val="16"/>
        </w:rPr>
        <w:t>9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D176E"/>
    <w:rsid w:val="004E04A1"/>
    <w:rsid w:val="0051190E"/>
    <w:rsid w:val="00517659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5028C29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02ACCD25B584B2DAE396EA70F953C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F72E61-C9A1-446E-8A3F-FA87296571A4}"/>
      </w:docPartPr>
      <w:docPartBody>
        <w:p w:rsidR="00C338EA" w:rsidRDefault="00C338EA" w:rsidP="00C338EA">
          <w:pPr>
            <w:pStyle w:val="802ACCD25B584B2DAE396EA70F953C8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033F4518A24B67BC6E07119BBBE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F658-3C40-42E2-AC34-20176AB5AC72}"/>
      </w:docPartPr>
      <w:docPartBody>
        <w:p w:rsidR="00C338EA" w:rsidRDefault="00C338EA" w:rsidP="00C338EA">
          <w:pPr>
            <w:pStyle w:val="CF033F4518A24B67BC6E07119BBBE2F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551349FD644886B58DA56A67093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C10CE6-38FA-442E-B42C-0806F8BFC5D7}"/>
      </w:docPartPr>
      <w:docPartBody>
        <w:p w:rsidR="00C338EA" w:rsidRDefault="00C338EA" w:rsidP="00C338EA">
          <w:pPr>
            <w:pStyle w:val="69551349FD644886B58DA56A67093D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A15AF6C065945CA85F108171F96A1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EB04E-59FC-4003-A876-C19594EC5257}"/>
      </w:docPartPr>
      <w:docPartBody>
        <w:p w:rsidR="00C338EA" w:rsidRDefault="00C338EA" w:rsidP="00C338EA">
          <w:pPr>
            <w:pStyle w:val="7A15AF6C065945CA85F108171F96A1B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F93CA23BC024BDFAF5AFA0CC857A0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23FAA-C58E-4AB3-89DB-4E6FB36FF9A3}"/>
      </w:docPartPr>
      <w:docPartBody>
        <w:p w:rsidR="00C338EA" w:rsidRDefault="00C338EA" w:rsidP="00C338EA">
          <w:pPr>
            <w:pStyle w:val="BF93CA23BC024BDFAF5AFA0CC857A06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4E0AB8B9BB348EAB320DC502D0CC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AA5F47-EEDA-45F9-9007-B7404BFB9BD8}"/>
      </w:docPartPr>
      <w:docPartBody>
        <w:p w:rsidR="00C338EA" w:rsidRDefault="00C338EA" w:rsidP="00C338EA">
          <w:pPr>
            <w:pStyle w:val="C4E0AB8B9BB348EAB320DC502D0CC12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905CBA0CBF413E93FE7A0DDE30CA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B7BF2-553C-4FEF-A478-8791F6053CD5}"/>
      </w:docPartPr>
      <w:docPartBody>
        <w:p w:rsidR="00C338EA" w:rsidRDefault="00C338EA" w:rsidP="00C338EA">
          <w:pPr>
            <w:pStyle w:val="EB905CBA0CBF413E93FE7A0DDE30CA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DEABD824634876B166C7FFB346DF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02D37D-7DBD-440F-8E1F-1E66F906D446}"/>
      </w:docPartPr>
      <w:docPartBody>
        <w:p w:rsidR="00C338EA" w:rsidRDefault="00C338EA" w:rsidP="00C338EA">
          <w:pPr>
            <w:pStyle w:val="53DEABD824634876B166C7FFB346DFC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1C2D7BF4EEC46A696823845ECFEE0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86F117-02B8-4652-8347-5F9D532AABA1}"/>
      </w:docPartPr>
      <w:docPartBody>
        <w:p w:rsidR="00C338EA" w:rsidRDefault="00C338EA" w:rsidP="00C338EA">
          <w:pPr>
            <w:pStyle w:val="91C2D7BF4EEC46A696823845ECFEE08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DD2BB6C953A4F6D889AFB2F20D97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8C76A-1A81-49CD-BC07-3F90499C0F5B}"/>
      </w:docPartPr>
      <w:docPartBody>
        <w:p w:rsidR="00C338EA" w:rsidRDefault="00C338EA" w:rsidP="00C338EA">
          <w:pPr>
            <w:pStyle w:val="1DD2BB6C953A4F6D889AFB2F20D976B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ABC407334D4FFCA88AB7C452FBF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D2D45-968A-48BF-B9B7-54914F23B5C7}"/>
      </w:docPartPr>
      <w:docPartBody>
        <w:p w:rsidR="00C338EA" w:rsidRDefault="00C338EA" w:rsidP="00C338EA">
          <w:pPr>
            <w:pStyle w:val="94ABC407334D4FFCA88AB7C452FBF8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93E0E0945364685B4298C4BB0598A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769564-62FE-4B2A-83DC-708B65E5D910}"/>
      </w:docPartPr>
      <w:docPartBody>
        <w:p w:rsidR="00C338EA" w:rsidRDefault="00C338EA" w:rsidP="00C338EA">
          <w:pPr>
            <w:pStyle w:val="593E0E0945364685B4298C4BB0598A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AC69D1874D42989D95CE35A4E8A6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D1DD3A-5FC0-42AB-95ED-A7CDE218D32A}"/>
      </w:docPartPr>
      <w:docPartBody>
        <w:p w:rsidR="00C338EA" w:rsidRDefault="00C338EA" w:rsidP="00C338EA">
          <w:pPr>
            <w:pStyle w:val="2AAC69D1874D42989D95CE35A4E8A60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A3E26ABD35A4ACDB9725BA903B8EE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931B35-45C1-4FEA-88BE-5CE289889477}"/>
      </w:docPartPr>
      <w:docPartBody>
        <w:p w:rsidR="00C338EA" w:rsidRDefault="00C338EA" w:rsidP="00C338EA">
          <w:pPr>
            <w:pStyle w:val="BA3E26ABD35A4ACDB9725BA903B8EE1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5B08FF2A89D4B738FFFD63FEDB432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024D37-26F5-4718-87DC-458268628375}"/>
      </w:docPartPr>
      <w:docPartBody>
        <w:p w:rsidR="00C338EA" w:rsidRDefault="00C338EA" w:rsidP="00C338EA">
          <w:pPr>
            <w:pStyle w:val="D5B08FF2A89D4B738FFFD63FEDB4321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8FFD494D75413AA7D735C28BDC8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E1FF9-182D-42C9-8065-333749EF314C}"/>
      </w:docPartPr>
      <w:docPartBody>
        <w:p w:rsidR="00C338EA" w:rsidRDefault="00C338EA" w:rsidP="00C338EA">
          <w:pPr>
            <w:pStyle w:val="968FFD494D75413AA7D735C28BDC892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87E549390E45A1B80083B85E34FD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E36E51-E9AD-4595-98DF-A2C3408CE452}"/>
      </w:docPartPr>
      <w:docPartBody>
        <w:p w:rsidR="00C338EA" w:rsidRDefault="00C338EA" w:rsidP="00C338EA">
          <w:pPr>
            <w:pStyle w:val="EB87E549390E45A1B80083B85E34FD1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B2A6DCC28A34886B99475A5416309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94DD6-E4EE-417D-885D-598A8850A59E}"/>
      </w:docPartPr>
      <w:docPartBody>
        <w:p w:rsidR="00C338EA" w:rsidRDefault="00C338EA" w:rsidP="00C338EA">
          <w:pPr>
            <w:pStyle w:val="1B2A6DCC28A34886B99475A54163090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BB03274960F4C82B52AD44F71C5C6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8012EC-569A-40A8-A939-AEB8C09CCAA9}"/>
      </w:docPartPr>
      <w:docPartBody>
        <w:p w:rsidR="00C338EA" w:rsidRDefault="00C338EA" w:rsidP="00C338EA">
          <w:pPr>
            <w:pStyle w:val="8BB03274960F4C82B52AD44F71C5C6B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144319E1C44048B4BC00FDB3AE5F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20EAB-0DDB-4EB0-8666-86E911DCB297}"/>
      </w:docPartPr>
      <w:docPartBody>
        <w:p w:rsidR="00C338EA" w:rsidRDefault="00C338EA" w:rsidP="00C338EA">
          <w:pPr>
            <w:pStyle w:val="FB144319E1C44048B4BC00FDB3AE5F0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9D653B0A1647BB91D06A2F96B0DE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122769-EE68-42A8-975A-82EDA6B7C1B6}"/>
      </w:docPartPr>
      <w:docPartBody>
        <w:p w:rsidR="00C338EA" w:rsidRDefault="00C338EA" w:rsidP="00C338EA">
          <w:pPr>
            <w:pStyle w:val="CF9D653B0A1647BB91D06A2F96B0DEF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1DF6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D6823-3372-4DB0-9E18-4CB627EC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1308</Words>
  <Characters>7456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44</cp:revision>
  <cp:lastPrinted>2017-11-27T07:52:00Z</cp:lastPrinted>
  <dcterms:created xsi:type="dcterms:W3CDTF">2017-01-05T11:55:00Z</dcterms:created>
  <dcterms:modified xsi:type="dcterms:W3CDTF">2020-02-28T07:39:00Z</dcterms:modified>
</cp:coreProperties>
</file>